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4FC02" w14:textId="77777777" w:rsidR="00EA7F9D" w:rsidRDefault="00EA7F9D" w:rsidP="00D51907"/>
    <w:p w14:paraId="7D9CC6DD" w14:textId="77777777" w:rsidR="00EA7F9D" w:rsidRDefault="00EA7F9D" w:rsidP="00D51907"/>
    <w:p w14:paraId="5235FFBF" w14:textId="0B560224" w:rsidR="00D51907" w:rsidRDefault="00D51907" w:rsidP="00D51907">
      <w:pPr>
        <w:rPr>
          <w:ins w:id="0" w:author="Danielle Bowerbank" w:date="2024-04-26T13:20:00Z" w16du:dateUtc="2024-04-26T12:20:00Z"/>
        </w:rPr>
      </w:pPr>
      <w:r w:rsidRPr="00810E00">
        <w:t>Dear [PATIENT NAME],</w:t>
      </w:r>
    </w:p>
    <w:p w14:paraId="568D0D9C" w14:textId="77777777" w:rsidR="004518F3" w:rsidRDefault="004518F3" w:rsidP="00D51907">
      <w:pPr>
        <w:rPr>
          <w:ins w:id="1" w:author="Danielle Bowerbank" w:date="2024-04-26T13:20:00Z" w16du:dateUtc="2024-04-26T12:20:00Z"/>
        </w:rPr>
      </w:pPr>
    </w:p>
    <w:p w14:paraId="6E85B5BF" w14:textId="77777777" w:rsidR="004518F3" w:rsidRDefault="004518F3" w:rsidP="004518F3">
      <w:pPr>
        <w:rPr>
          <w:ins w:id="2" w:author="Danielle Bowerbank" w:date="2024-04-26T13:20:00Z" w16du:dateUtc="2024-04-26T12:20:00Z"/>
        </w:rPr>
      </w:pPr>
      <w:ins w:id="3" w:author="Danielle Bowerbank" w:date="2024-04-26T13:20:00Z" w16du:dateUtc="2024-04-26T12:20:00Z">
        <w:r>
          <w:t>BADBIR Study ID No:</w:t>
        </w:r>
      </w:ins>
    </w:p>
    <w:p w14:paraId="7B5AC194" w14:textId="77777777" w:rsidR="004518F3" w:rsidRPr="00810E00" w:rsidRDefault="004518F3" w:rsidP="00D51907"/>
    <w:p w14:paraId="7CA11B06" w14:textId="77777777" w:rsidR="00D51907" w:rsidRPr="00810E00" w:rsidRDefault="00D51907" w:rsidP="00D51907"/>
    <w:p w14:paraId="4B96B0D0" w14:textId="238A0A2D" w:rsidR="00FD01B4" w:rsidRPr="00810E00" w:rsidRDefault="00D51907" w:rsidP="00D51907">
      <w:r w:rsidRPr="00810E00">
        <w:t xml:space="preserve">I am writing to you to invite you to register for the Patient Portal for the British Association of Dermatologists Biologics and Immunomodulators Register (BADBIR). You are receiving this </w:t>
      </w:r>
      <w:r w:rsidR="00047E35" w:rsidRPr="00810E00">
        <w:t>letter</w:t>
      </w:r>
      <w:r w:rsidRPr="00810E00">
        <w:t xml:space="preserve"> because you are currently a participant in BADBIR</w:t>
      </w:r>
      <w:r w:rsidR="008C1C53" w:rsidRPr="00810E00">
        <w:t xml:space="preserve"> at [CENTRE NAME]</w:t>
      </w:r>
      <w:r w:rsidRPr="00810E00">
        <w:t>.</w:t>
      </w:r>
    </w:p>
    <w:p w14:paraId="6F09EA4F" w14:textId="77777777" w:rsidR="00D51907" w:rsidRPr="00810E00" w:rsidRDefault="00D51907" w:rsidP="00D51907"/>
    <w:p w14:paraId="6A6ED53A" w14:textId="5790ADB4" w:rsidR="00D51907" w:rsidRPr="00810E00" w:rsidRDefault="00D51907" w:rsidP="00D51907">
      <w:r w:rsidRPr="00810E00">
        <w:t xml:space="preserve">The Patient Portal provides another method for BADBIR participants to complete </w:t>
      </w:r>
      <w:r w:rsidR="00EA7F9D" w:rsidRPr="00810E00">
        <w:t xml:space="preserve">their </w:t>
      </w:r>
      <w:r w:rsidRPr="00810E00">
        <w:t xml:space="preserve">questionnaires. Previously participants were only asked to complete the questionnaires on paper when attending </w:t>
      </w:r>
      <w:r w:rsidR="00EA7F9D" w:rsidRPr="00810E00">
        <w:t xml:space="preserve">a </w:t>
      </w:r>
      <w:r w:rsidRPr="00810E00">
        <w:t>dermatology clinic appointment. Using the Portal ins</w:t>
      </w:r>
      <w:r w:rsidR="00B10A89">
        <w:t xml:space="preserve">tead gives you more flexibility </w:t>
      </w:r>
      <w:r w:rsidRPr="00810E00">
        <w:t>so you can complete them at a time convenient to you. The questionnaires can be completed easily from your phone, tablet, or computer.</w:t>
      </w:r>
    </w:p>
    <w:p w14:paraId="38F70E14" w14:textId="77777777" w:rsidR="00D51907" w:rsidRPr="00810E00" w:rsidRDefault="00D51907" w:rsidP="00D51907"/>
    <w:p w14:paraId="78E3E057" w14:textId="77777777" w:rsidR="00D51907" w:rsidRPr="00810E00" w:rsidRDefault="00D51907" w:rsidP="00D51907">
      <w:r w:rsidRPr="00810E00">
        <w:t>Use of the Patient Portal for completion of BADBIR questionnaires is optional – if you prefer to complete questionnaires on paper at your appointment, then you can let us know.</w:t>
      </w:r>
    </w:p>
    <w:p w14:paraId="592269F5" w14:textId="77777777" w:rsidR="00D51907" w:rsidRPr="00810E00" w:rsidRDefault="00D51907" w:rsidP="00D51907"/>
    <w:p w14:paraId="0B0A3C2E" w14:textId="77777777" w:rsidR="004518F3" w:rsidRDefault="004518F3" w:rsidP="004518F3">
      <w:pPr>
        <w:rPr>
          <w:ins w:id="4" w:author="Danielle Bowerbank" w:date="2024-04-26T13:20:00Z" w16du:dateUtc="2024-04-26T12:20:00Z"/>
        </w:rPr>
      </w:pPr>
      <w:ins w:id="5" w:author="Danielle Bowerbank" w:date="2024-04-26T13:20:00Z" w16du:dateUtc="2024-04-26T12:20:00Z">
        <w:r w:rsidRPr="008821D3">
          <w:t>If you are interested in registering to use the portal, you can access the registration page by using the link</w:t>
        </w:r>
        <w:r>
          <w:t xml:space="preserve"> </w:t>
        </w:r>
        <w:r>
          <w:fldChar w:fldCharType="begin"/>
        </w:r>
        <w:r>
          <w:instrText>HYPERLINK "https://patient.badbir.org/"</w:instrText>
        </w:r>
        <w:r>
          <w:fldChar w:fldCharType="separate"/>
        </w:r>
        <w:r w:rsidRPr="00AE16F0">
          <w:rPr>
            <w:rStyle w:val="Hyperlink"/>
          </w:rPr>
          <w:t>https://patient.badbir.org/</w:t>
        </w:r>
        <w:r>
          <w:rPr>
            <w:rStyle w:val="Hyperlink"/>
          </w:rPr>
          <w:fldChar w:fldCharType="end"/>
        </w:r>
      </w:ins>
    </w:p>
    <w:p w14:paraId="1AC895BE" w14:textId="77777777" w:rsidR="004518F3" w:rsidRDefault="004518F3" w:rsidP="004518F3">
      <w:pPr>
        <w:rPr>
          <w:ins w:id="6" w:author="Danielle Bowerbank" w:date="2024-04-26T13:23:00Z" w16du:dateUtc="2024-04-26T12:23:00Z"/>
        </w:rPr>
      </w:pPr>
      <w:ins w:id="7" w:author="Danielle Bowerbank" w:date="2024-04-26T13:20:00Z" w16du:dateUtc="2024-04-26T12:20:00Z">
        <w:r w:rsidRPr="008821D3">
          <w:t xml:space="preserve">You will need </w:t>
        </w:r>
        <w:r>
          <w:t>your study</w:t>
        </w:r>
        <w:r w:rsidRPr="008821D3">
          <w:t xml:space="preserve"> ID number, which we have included in this letter</w:t>
        </w:r>
        <w:r>
          <w:t xml:space="preserve"> or your NHS Number.  Alternatively, you can forward us your email address and we will organise for an email invite to be sent to you.</w:t>
        </w:r>
      </w:ins>
    </w:p>
    <w:p w14:paraId="22B35833" w14:textId="37AF4DD9" w:rsidR="004518F3" w:rsidRDefault="004518F3" w:rsidP="004518F3">
      <w:pPr>
        <w:rPr>
          <w:ins w:id="8" w:author="Danielle Bowerbank" w:date="2024-04-26T13:20:00Z" w16du:dateUtc="2024-04-26T12:20:00Z"/>
        </w:rPr>
      </w:pPr>
      <w:ins w:id="9" w:author="Danielle Bowerbank" w:date="2024-04-26T13:20:00Z" w16du:dateUtc="2024-04-26T12:20:00Z">
        <w:r>
          <w:t>Once you are registered with the BADBIR patient portal you will be sent  reminders when you are due to input data but you can also add data whenever you like to.</w:t>
        </w:r>
      </w:ins>
      <w:ins w:id="10" w:author="Danielle Bowerbank" w:date="2024-04-26T13:21:00Z" w16du:dateUtc="2024-04-26T12:21:00Z">
        <w:r>
          <w:t xml:space="preserve"> We will also keep you up to date with the latest </w:t>
        </w:r>
      </w:ins>
      <w:ins w:id="11" w:author="Danielle Bowerbank" w:date="2024-04-26T13:22:00Z" w16du:dateUtc="2024-04-26T12:22:00Z">
        <w:r>
          <w:t xml:space="preserve">research </w:t>
        </w:r>
      </w:ins>
      <w:ins w:id="12" w:author="Danielle Bowerbank" w:date="2024-04-26T13:21:00Z" w16du:dateUtc="2024-04-26T12:21:00Z">
        <w:r>
          <w:t>findings by sending an annual patient newsletter</w:t>
        </w:r>
      </w:ins>
      <w:ins w:id="13" w:author="Danielle Bowerbank" w:date="2024-04-26T13:22:00Z" w16du:dateUtc="2024-04-26T12:22:00Z">
        <w:r>
          <w:t xml:space="preserve"> </w:t>
        </w:r>
      </w:ins>
      <w:ins w:id="14" w:author="Danielle Bowerbank" w:date="2024-04-26T13:23:00Z" w16du:dateUtc="2024-04-26T12:23:00Z">
        <w:r>
          <w:t>to your email address</w:t>
        </w:r>
      </w:ins>
      <w:ins w:id="15" w:author="Danielle Bowerbank" w:date="2024-04-26T13:21:00Z" w16du:dateUtc="2024-04-26T12:21:00Z">
        <w:r>
          <w:t>.</w:t>
        </w:r>
      </w:ins>
      <w:ins w:id="16" w:author="Danielle Bowerbank" w:date="2024-04-26T13:20:00Z" w16du:dateUtc="2024-04-26T12:20:00Z">
        <w:r>
          <w:t xml:space="preserve">  </w:t>
        </w:r>
      </w:ins>
    </w:p>
    <w:p w14:paraId="54FF0EF0" w14:textId="399E5AB2" w:rsidR="00D51907" w:rsidRPr="00810E00" w:rsidDel="004518F3" w:rsidRDefault="008C1C53" w:rsidP="00D51907">
      <w:pPr>
        <w:rPr>
          <w:del w:id="17" w:author="Danielle Bowerbank" w:date="2024-04-26T13:20:00Z" w16du:dateUtc="2024-04-26T12:20:00Z"/>
        </w:rPr>
      </w:pPr>
      <w:del w:id="18" w:author="Danielle Bowerbank" w:date="2024-04-26T13:20:00Z" w16du:dateUtc="2024-04-26T12:20:00Z">
        <w:r w:rsidRPr="00810E00" w:rsidDel="004518F3">
          <w:delText xml:space="preserve">I have </w:delText>
        </w:r>
        <w:r w:rsidR="00EA7F9D" w:rsidRPr="00810E00" w:rsidDel="004518F3">
          <w:delText>enclosed an information</w:delText>
        </w:r>
        <w:r w:rsidRPr="00810E00" w:rsidDel="004518F3">
          <w:delText xml:space="preserve"> sheet containing details of </w:delText>
        </w:r>
        <w:r w:rsidR="00FD01B4" w:rsidRPr="00810E00" w:rsidDel="004518F3">
          <w:delText>how to</w:delText>
        </w:r>
        <w:r w:rsidRPr="00810E00" w:rsidDel="004518F3">
          <w:delText xml:space="preserve"> access the Portal, and </w:delText>
        </w:r>
        <w:r w:rsidR="00B10A89" w:rsidDel="004518F3">
          <w:delText>where</w:delText>
        </w:r>
        <w:r w:rsidRPr="00810E00" w:rsidDel="004518F3">
          <w:delText xml:space="preserve"> you can find</w:delText>
        </w:r>
        <w:r w:rsidR="00FD01B4" w:rsidRPr="00810E00" w:rsidDel="004518F3">
          <w:delText xml:space="preserve"> more information on the BADBIR website.</w:delText>
        </w:r>
      </w:del>
    </w:p>
    <w:p w14:paraId="57ECF8A2" w14:textId="77777777" w:rsidR="00D51907" w:rsidRPr="00810E00" w:rsidRDefault="00D51907" w:rsidP="00D51907"/>
    <w:p w14:paraId="390B4AD3" w14:textId="76DB2C2C" w:rsidR="00D51907" w:rsidRPr="00810E00" w:rsidRDefault="00D51907" w:rsidP="00D51907">
      <w:r w:rsidRPr="00810E00">
        <w:t>If you have any questions, please call the research team at</w:t>
      </w:r>
      <w:r w:rsidR="00810E00" w:rsidRPr="00810E00">
        <w:t xml:space="preserve"> [CENTRE NAME] on</w:t>
      </w:r>
      <w:r w:rsidRPr="00810E00">
        <w:t xml:space="preserve"> [</w:t>
      </w:r>
      <w:r w:rsidRPr="00810E00">
        <w:rPr>
          <w:caps/>
        </w:rPr>
        <w:t>telephone number</w:t>
      </w:r>
      <w:r w:rsidRPr="00810E00">
        <w:t>].</w:t>
      </w:r>
    </w:p>
    <w:p w14:paraId="513A8773" w14:textId="3D43E55C" w:rsidR="00810E00" w:rsidRPr="00810E00" w:rsidRDefault="00810E00" w:rsidP="00D51907"/>
    <w:p w14:paraId="70C2CEB7" w14:textId="1FAF9FCF" w:rsidR="00810E00" w:rsidRPr="00810E00" w:rsidRDefault="00810E00" w:rsidP="00D51907">
      <w:r w:rsidRPr="00810E00">
        <w:t>Thank you for your continued participation.</w:t>
      </w:r>
    </w:p>
    <w:p w14:paraId="014250AE" w14:textId="77777777" w:rsidR="00D51907" w:rsidRPr="00810E00" w:rsidRDefault="00D51907" w:rsidP="00D51907"/>
    <w:p w14:paraId="681DD663" w14:textId="07DB8695" w:rsidR="00D51907" w:rsidRPr="00810E00" w:rsidRDefault="008C1C53" w:rsidP="00D51907">
      <w:r w:rsidRPr="00810E00">
        <w:t>Sincerely</w:t>
      </w:r>
      <w:r w:rsidR="00D51907" w:rsidRPr="00810E00">
        <w:t>,</w:t>
      </w:r>
    </w:p>
    <w:p w14:paraId="5BB67020" w14:textId="77777777" w:rsidR="00D51907" w:rsidRPr="00810E00" w:rsidRDefault="00D51907" w:rsidP="00D51907"/>
    <w:p w14:paraId="00F870F8" w14:textId="48C92B0F" w:rsidR="00D51907" w:rsidRPr="00810E00" w:rsidRDefault="00D51907" w:rsidP="00D51907">
      <w:r w:rsidRPr="00810E00">
        <w:t>[NAME]</w:t>
      </w:r>
    </w:p>
    <w:p w14:paraId="6885B7FD" w14:textId="28906450" w:rsidR="008C1C53" w:rsidRPr="00810E00" w:rsidRDefault="008C1C53" w:rsidP="00D51907"/>
    <w:p w14:paraId="46650B82" w14:textId="6C4EC6AD" w:rsidR="008C1C53" w:rsidRDefault="008C1C53" w:rsidP="00D51907"/>
    <w:p w14:paraId="2528CF10" w14:textId="3B9C3240" w:rsidR="008C1C53" w:rsidRDefault="008C1C53" w:rsidP="00D51907"/>
    <w:p w14:paraId="6A21827C" w14:textId="73F48542" w:rsidR="00047E35" w:rsidRDefault="00047E35" w:rsidP="00960DE2"/>
    <w:sectPr w:rsidR="00047E35" w:rsidSect="00047E35">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E8C64" w14:textId="77777777" w:rsidR="00FD01B4" w:rsidRDefault="00FD01B4" w:rsidP="008C1C53">
      <w:pPr>
        <w:spacing w:line="240" w:lineRule="auto"/>
      </w:pPr>
      <w:r>
        <w:separator/>
      </w:r>
    </w:p>
  </w:endnote>
  <w:endnote w:type="continuationSeparator" w:id="0">
    <w:p w14:paraId="27E1B96E" w14:textId="77777777" w:rsidR="00FD01B4" w:rsidRDefault="00FD01B4" w:rsidP="008C1C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A8A48" w14:textId="77777777" w:rsidR="004518F3" w:rsidRDefault="004518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F4A45" w14:textId="6075ADDB" w:rsidR="00960DE2" w:rsidRDefault="00960DE2">
    <w:pPr>
      <w:pStyle w:val="Footer"/>
    </w:pPr>
    <w:r>
      <w:t>BADBIR Portal Invitation</w:t>
    </w:r>
    <w:r>
      <w:ptab w:relativeTo="margin" w:alignment="center" w:leader="none"/>
    </w:r>
    <w:r>
      <w:t xml:space="preserve">Version </w:t>
    </w:r>
    <w:ins w:id="19" w:author="Danielle Bowerbank" w:date="2024-04-26T13:24:00Z" w16du:dateUtc="2024-04-26T12:24:00Z">
      <w:r w:rsidR="004518F3">
        <w:t>2</w:t>
      </w:r>
    </w:ins>
    <w:del w:id="20" w:author="Danielle Bowerbank" w:date="2024-04-26T13:24:00Z" w16du:dateUtc="2024-04-26T12:24:00Z">
      <w:r w:rsidDel="004518F3">
        <w:delText>1</w:delText>
      </w:r>
    </w:del>
    <w:r>
      <w:ptab w:relativeTo="margin" w:alignment="right" w:leader="none"/>
    </w:r>
    <w:r w:rsidR="00B620FB">
      <w:t>26/09/2024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4B2D5" w14:textId="7936810E" w:rsidR="004A1E50" w:rsidRDefault="004A1E50">
    <w:pPr>
      <w:pStyle w:val="Footer"/>
    </w:pPr>
    <w:r>
      <w:t>BADBIR Portal Invitation</w:t>
    </w:r>
    <w:r>
      <w:ptab w:relativeTo="margin" w:alignment="center" w:leader="none"/>
    </w:r>
    <w:r>
      <w:t>Version 1</w:t>
    </w:r>
    <w:r>
      <w:ptab w:relativeTo="margin" w:alignment="right" w:leader="none"/>
    </w:r>
    <w:r w:rsidR="0075232C">
      <w:t>01/08</w:t>
    </w:r>
    <w: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0225D" w14:textId="77777777" w:rsidR="00FD01B4" w:rsidRDefault="00FD01B4" w:rsidP="008C1C53">
      <w:pPr>
        <w:spacing w:line="240" w:lineRule="auto"/>
      </w:pPr>
      <w:r>
        <w:separator/>
      </w:r>
    </w:p>
  </w:footnote>
  <w:footnote w:type="continuationSeparator" w:id="0">
    <w:p w14:paraId="4D86E255" w14:textId="77777777" w:rsidR="00FD01B4" w:rsidRDefault="00FD01B4" w:rsidP="008C1C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A738F" w14:textId="77777777" w:rsidR="004518F3" w:rsidRDefault="004518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7E585" w14:textId="3ED31EA2" w:rsidR="00960DE2" w:rsidRPr="00960DE2" w:rsidRDefault="00960DE2" w:rsidP="00960DE2">
    <w:pPr>
      <w:pStyle w:val="Header"/>
      <w:jc w:val="center"/>
      <w:rPr>
        <w:sz w:val="32"/>
      </w:rPr>
    </w:pPr>
    <w:r w:rsidRPr="00960DE2">
      <w:rPr>
        <w:sz w:val="32"/>
      </w:rPr>
      <w:t>[Hospital headed paper]</w:t>
    </w:r>
  </w:p>
  <w:p w14:paraId="3906A04A" w14:textId="77777777" w:rsidR="00960DE2" w:rsidRPr="00960DE2" w:rsidRDefault="00960DE2" w:rsidP="00960DE2">
    <w:pPr>
      <w:pStyle w:val="Header"/>
      <w:jc w:val="center"/>
      <w:rPr>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93965" w14:textId="77777777" w:rsidR="00FD01B4" w:rsidRPr="00230848" w:rsidRDefault="00FD01B4" w:rsidP="008C1C53">
    <w:pPr>
      <w:pStyle w:val="Header"/>
      <w:jc w:val="center"/>
      <w:rPr>
        <w:rFonts w:eastAsia="Times New Roman" w:cs="Calibri"/>
        <w:sz w:val="32"/>
        <w:szCs w:val="32"/>
      </w:rPr>
    </w:pPr>
    <w:r w:rsidRPr="00230848">
      <w:rPr>
        <w:rFonts w:eastAsia="Times New Roman" w:cs="Calibri"/>
        <w:sz w:val="32"/>
        <w:szCs w:val="32"/>
      </w:rPr>
      <w:t>[Hospital headed paper]</w:t>
    </w:r>
  </w:p>
  <w:p w14:paraId="7B7DA489" w14:textId="77777777" w:rsidR="00FD01B4" w:rsidRDefault="00FD0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F532C"/>
    <w:multiLevelType w:val="hybridMultilevel"/>
    <w:tmpl w:val="1FAEC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359569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nielle Bowerbank">
    <w15:presenceInfo w15:providerId="AD" w15:userId="S::danielle.Bowerbank@manchester.ac.uk::67ebe723-6bb5-42c3-af7d-a38427deca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907"/>
    <w:rsid w:val="00047E35"/>
    <w:rsid w:val="0029474D"/>
    <w:rsid w:val="00346FD6"/>
    <w:rsid w:val="004518F3"/>
    <w:rsid w:val="004A1E50"/>
    <w:rsid w:val="005029F1"/>
    <w:rsid w:val="0051480F"/>
    <w:rsid w:val="00614780"/>
    <w:rsid w:val="006C4A61"/>
    <w:rsid w:val="0075232C"/>
    <w:rsid w:val="00810E00"/>
    <w:rsid w:val="008C1C53"/>
    <w:rsid w:val="00960DE2"/>
    <w:rsid w:val="009B7A82"/>
    <w:rsid w:val="00B10A89"/>
    <w:rsid w:val="00B620FB"/>
    <w:rsid w:val="00B93596"/>
    <w:rsid w:val="00CB3377"/>
    <w:rsid w:val="00D14A27"/>
    <w:rsid w:val="00D51907"/>
    <w:rsid w:val="00EA7F9D"/>
    <w:rsid w:val="00EC5550"/>
    <w:rsid w:val="00F32DBC"/>
    <w:rsid w:val="00FD01B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EB02A8"/>
  <w15:chartTrackingRefBased/>
  <w15:docId w15:val="{A60148F5-B9B1-426B-936A-64C66150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1907"/>
    <w:rPr>
      <w:color w:val="0563C1" w:themeColor="hyperlink"/>
      <w:u w:val="single"/>
    </w:rPr>
  </w:style>
  <w:style w:type="paragraph" w:styleId="ListParagraph">
    <w:name w:val="List Paragraph"/>
    <w:basedOn w:val="Normal"/>
    <w:uiPriority w:val="34"/>
    <w:qFormat/>
    <w:rsid w:val="00047E35"/>
    <w:pPr>
      <w:ind w:left="720"/>
      <w:contextualSpacing/>
    </w:pPr>
  </w:style>
  <w:style w:type="paragraph" w:styleId="Header">
    <w:name w:val="header"/>
    <w:basedOn w:val="Normal"/>
    <w:link w:val="HeaderChar"/>
    <w:uiPriority w:val="99"/>
    <w:unhideWhenUsed/>
    <w:rsid w:val="008C1C53"/>
    <w:pPr>
      <w:tabs>
        <w:tab w:val="center" w:pos="4513"/>
        <w:tab w:val="right" w:pos="9026"/>
      </w:tabs>
      <w:spacing w:line="240" w:lineRule="auto"/>
    </w:pPr>
  </w:style>
  <w:style w:type="character" w:customStyle="1" w:styleId="HeaderChar">
    <w:name w:val="Header Char"/>
    <w:basedOn w:val="DefaultParagraphFont"/>
    <w:link w:val="Header"/>
    <w:uiPriority w:val="99"/>
    <w:rsid w:val="008C1C53"/>
  </w:style>
  <w:style w:type="paragraph" w:styleId="Footer">
    <w:name w:val="footer"/>
    <w:basedOn w:val="Normal"/>
    <w:link w:val="FooterChar"/>
    <w:uiPriority w:val="99"/>
    <w:unhideWhenUsed/>
    <w:rsid w:val="008C1C53"/>
    <w:pPr>
      <w:tabs>
        <w:tab w:val="center" w:pos="4513"/>
        <w:tab w:val="right" w:pos="9026"/>
      </w:tabs>
      <w:spacing w:line="240" w:lineRule="auto"/>
    </w:pPr>
  </w:style>
  <w:style w:type="character" w:customStyle="1" w:styleId="FooterChar">
    <w:name w:val="Footer Char"/>
    <w:basedOn w:val="DefaultParagraphFont"/>
    <w:link w:val="Footer"/>
    <w:uiPriority w:val="99"/>
    <w:rsid w:val="008C1C53"/>
  </w:style>
  <w:style w:type="paragraph" w:styleId="Revision">
    <w:name w:val="Revision"/>
    <w:hidden/>
    <w:uiPriority w:val="99"/>
    <w:semiHidden/>
    <w:rsid w:val="004518F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34A611E7D94C40BFEFD98E27DCA8FE" ma:contentTypeVersion="14" ma:contentTypeDescription="Create a new document." ma:contentTypeScope="" ma:versionID="08b9e51658b54de2da4a579d1d0044cd">
  <xsd:schema xmlns:xsd="http://www.w3.org/2001/XMLSchema" xmlns:xs="http://www.w3.org/2001/XMLSchema" xmlns:p="http://schemas.microsoft.com/office/2006/metadata/properties" xmlns:ns3="0c47b6fe-c382-49b7-859e-69e3dcdc799b" xmlns:ns4="7042730b-46db-4a24-af24-8908c01ba356" targetNamespace="http://schemas.microsoft.com/office/2006/metadata/properties" ma:root="true" ma:fieldsID="f37d307835562ad6ee56bab52f3a4abd" ns3:_="" ns4:_="">
    <xsd:import namespace="0c47b6fe-c382-49b7-859e-69e3dcdc799b"/>
    <xsd:import namespace="7042730b-46db-4a24-af24-8908c01ba35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47b6fe-c382-49b7-859e-69e3dcdc79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42730b-46db-4a24-af24-8908c01ba35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DC42EF-663A-4B75-AE07-2642F55AA96B}">
  <ds:schemaRefs>
    <ds:schemaRef ds:uri="http://schemas.microsoft.com/sharepoint/v3/contenttype/forms"/>
  </ds:schemaRefs>
</ds:datastoreItem>
</file>

<file path=customXml/itemProps2.xml><?xml version="1.0" encoding="utf-8"?>
<ds:datastoreItem xmlns:ds="http://schemas.openxmlformats.org/officeDocument/2006/customXml" ds:itemID="{98045208-6478-4D55-96AF-0928D5FCCC04}">
  <ds:schemaRefs>
    <ds:schemaRef ds:uri="http://purl.org/dc/terms/"/>
    <ds:schemaRef ds:uri="http://schemas.openxmlformats.org/package/2006/metadata/core-properties"/>
    <ds:schemaRef ds:uri="http://schemas.microsoft.com/office/2006/documentManagement/types"/>
    <ds:schemaRef ds:uri="7042730b-46db-4a24-af24-8908c01ba356"/>
    <ds:schemaRef ds:uri="http://schemas.microsoft.com/office/infopath/2007/PartnerControls"/>
    <ds:schemaRef ds:uri="http://purl.org/dc/elements/1.1/"/>
    <ds:schemaRef ds:uri="http://schemas.microsoft.com/office/2006/metadata/properties"/>
    <ds:schemaRef ds:uri="0c47b6fe-c382-49b7-859e-69e3dcdc799b"/>
    <ds:schemaRef ds:uri="http://www.w3.org/XML/1998/namespace"/>
    <ds:schemaRef ds:uri="http://purl.org/dc/dcmitype/"/>
  </ds:schemaRefs>
</ds:datastoreItem>
</file>

<file path=customXml/itemProps3.xml><?xml version="1.0" encoding="utf-8"?>
<ds:datastoreItem xmlns:ds="http://schemas.openxmlformats.org/officeDocument/2006/customXml" ds:itemID="{EA99F205-B0DC-4999-9D86-D52FF6240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47b6fe-c382-49b7-859e-69e3dcdc799b"/>
    <ds:schemaRef ds:uri="7042730b-46db-4a24-af24-8908c01ba3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Pacynko</dc:creator>
  <cp:keywords/>
  <dc:description/>
  <cp:lastModifiedBy>Danielle Bowerbank</cp:lastModifiedBy>
  <cp:revision>4</cp:revision>
  <dcterms:created xsi:type="dcterms:W3CDTF">2024-04-26T12:18:00Z</dcterms:created>
  <dcterms:modified xsi:type="dcterms:W3CDTF">2024-09-26T12:26:00Z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0x010100BE34A611E7D94C40BFEFD98E27DCA8FE</vt:lpwstr>
  </property>
</Properties>
</file>